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99E" w:rsidRPr="00A0699E" w:rsidRDefault="00A0699E" w:rsidP="00A0699E">
      <w:pPr>
        <w:spacing w:after="0" w:line="240" w:lineRule="auto"/>
        <w:jc w:val="center"/>
        <w:textAlignment w:val="baseline"/>
        <w:outlineLvl w:val="0"/>
        <w:rPr>
          <w:rFonts w:ascii="Helvetica" w:eastAsia="Times New Roman" w:hAnsi="Helvetica" w:cs="Helvetica"/>
          <w:caps/>
          <w:color w:val="191919"/>
          <w:kern w:val="36"/>
          <w:sz w:val="42"/>
          <w:szCs w:val="42"/>
          <w:lang w:eastAsia="ru-RU"/>
        </w:rPr>
      </w:pPr>
      <w:r w:rsidRPr="00A0699E">
        <w:rPr>
          <w:rFonts w:ascii="Helvetica" w:eastAsia="Times New Roman" w:hAnsi="Helvetica" w:cs="Helvetica"/>
          <w:caps/>
          <w:color w:val="191919"/>
          <w:kern w:val="36"/>
          <w:sz w:val="42"/>
          <w:szCs w:val="42"/>
          <w:lang w:eastAsia="ru-RU"/>
        </w:rPr>
        <w:t>ВСЕРОССИЙСКАЯ СЕЛЬХОЗПЕРЕПИСЬ</w:t>
      </w:r>
    </w:p>
    <w:p w:rsidR="00A0699E" w:rsidRPr="00A0699E" w:rsidRDefault="00A0699E" w:rsidP="00A0699E">
      <w:pPr>
        <w:spacing w:after="0" w:line="240" w:lineRule="auto"/>
        <w:jc w:val="center"/>
        <w:textAlignment w:val="baseline"/>
        <w:rPr>
          <w:rFonts w:ascii="Helvetica" w:eastAsia="Times New Roman" w:hAnsi="Helvetica" w:cs="Helvetica"/>
          <w:color w:val="969696"/>
          <w:sz w:val="18"/>
          <w:szCs w:val="18"/>
          <w:lang w:eastAsia="ru-RU"/>
        </w:rPr>
      </w:pPr>
      <w:r w:rsidRPr="00A0699E">
        <w:rPr>
          <w:rFonts w:ascii="Helvetica" w:eastAsia="Times New Roman" w:hAnsi="Helvetica" w:cs="Helvetica"/>
          <w:color w:val="969696"/>
          <w:sz w:val="18"/>
          <w:szCs w:val="18"/>
          <w:lang w:eastAsia="ru-RU"/>
        </w:rPr>
        <w:t>5</w:t>
      </w:r>
    </w:p>
    <w:p w:rsidR="00A0699E" w:rsidRPr="00A0699E" w:rsidRDefault="00A0699E" w:rsidP="00A0699E">
      <w:pPr>
        <w:spacing w:after="0" w:line="240" w:lineRule="auto"/>
        <w:jc w:val="center"/>
        <w:textAlignment w:val="baseline"/>
        <w:rPr>
          <w:rFonts w:ascii="Helvetica" w:eastAsia="Times New Roman" w:hAnsi="Helvetica" w:cs="Helvetica"/>
          <w:color w:val="969696"/>
          <w:sz w:val="18"/>
          <w:szCs w:val="18"/>
          <w:lang w:eastAsia="ru-RU"/>
        </w:rPr>
      </w:pPr>
      <w:r w:rsidRPr="00A0699E">
        <w:rPr>
          <w:rFonts w:ascii="Helvetica" w:eastAsia="Times New Roman" w:hAnsi="Helvetica" w:cs="Helvetica"/>
          <w:color w:val="969696"/>
          <w:sz w:val="18"/>
          <w:szCs w:val="18"/>
          <w:lang w:eastAsia="ru-RU"/>
        </w:rPr>
        <w:t>0</w:t>
      </w:r>
    </w:p>
    <w:p w:rsidR="00A0699E" w:rsidRPr="00A0699E" w:rsidRDefault="00A0699E" w:rsidP="00A0699E">
      <w:pPr>
        <w:spacing w:after="0" w:line="315" w:lineRule="atLeast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A0699E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В следующем году в России планируется провести масштабное мероприятие, имеющее важнейшее экономическое и социальное значение. Всероссийская сельскохозяйственная перепись 2016 года коснется огромного количества людей, живущих в сельской местности, трудящихся в аграрном секторе, имеющих подсобное хозяйство, фермеров, участников садоводческих и дачных сообществ.</w:t>
      </w:r>
    </w:p>
    <w:p w:rsidR="00A0699E" w:rsidRPr="00A0699E" w:rsidRDefault="00A0699E" w:rsidP="00A0699E">
      <w:pPr>
        <w:spacing w:after="0" w:line="315" w:lineRule="atLeast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A0699E">
        <w:rPr>
          <w:rFonts w:ascii="Arial" w:eastAsia="Times New Roman" w:hAnsi="Arial" w:cs="Arial"/>
          <w:noProof/>
          <w:color w:val="666666"/>
          <w:sz w:val="21"/>
          <w:szCs w:val="21"/>
          <w:lang w:eastAsia="ru-RU"/>
        </w:rPr>
        <w:drawing>
          <wp:inline distT="0" distB="0" distL="0" distR="0" wp14:anchorId="6AF6F0B0" wp14:editId="1E7C81A5">
            <wp:extent cx="6667500" cy="3810000"/>
            <wp:effectExtent l="0" t="0" r="0" b="0"/>
            <wp:docPr id="1" name="Рисунок 1" descr="Всероссийская сельскохозяйственная перепись 2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сероссийская сельскохозяйственная перепись 20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699E" w:rsidRPr="00A0699E" w:rsidRDefault="00A0699E" w:rsidP="00A0699E">
      <w:pPr>
        <w:spacing w:after="0" w:line="315" w:lineRule="atLeast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A0699E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Сельскохозяйственная перепись проходит один раз в десятилетие. Предыдущая проходила в 2006 году, была первой в новых экономических реалиях, использовала одновременно весь опыт отечественной статистики и современные информационные тех</w:t>
      </w:r>
      <w:bookmarkStart w:id="0" w:name="_GoBack"/>
      <w:bookmarkEnd w:id="0"/>
      <w:r w:rsidRPr="00A0699E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нологии.</w:t>
      </w:r>
    </w:p>
    <w:p w:rsidR="00A0699E" w:rsidRPr="00A0699E" w:rsidRDefault="00A0699E" w:rsidP="00A0699E">
      <w:pPr>
        <w:spacing w:after="0" w:line="315" w:lineRule="atLeast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A0699E">
        <w:rPr>
          <w:rFonts w:ascii="Arial" w:eastAsia="Times New Roman" w:hAnsi="Arial" w:cs="Arial"/>
          <w:color w:val="666666"/>
          <w:sz w:val="21"/>
          <w:szCs w:val="21"/>
          <w:lang w:eastAsia="ru-RU"/>
        </w:rPr>
        <w:lastRenderedPageBreak/>
        <w:t>Итоги той переписи стали основой для разработки Госпрограммы развития аграрного сектора на 2008-2012 годы. Основная задача будущего статистического обследования – сбор объективной и полной информации о сельскохозяйственной отрасли и получение данных для анализа продовольственной безопасности страны.</w:t>
      </w:r>
    </w:p>
    <w:p w:rsidR="00A0699E" w:rsidRPr="00A0699E" w:rsidRDefault="00A0699E" w:rsidP="00A0699E">
      <w:pPr>
        <w:spacing w:after="0" w:line="195" w:lineRule="atLeast"/>
        <w:textAlignment w:val="baseline"/>
        <w:outlineLvl w:val="1"/>
        <w:rPr>
          <w:rFonts w:ascii="Helvetica" w:eastAsia="Times New Roman" w:hAnsi="Helvetica" w:cs="Helvetica"/>
          <w:color w:val="181818"/>
          <w:sz w:val="39"/>
          <w:szCs w:val="39"/>
          <w:lang w:eastAsia="ru-RU"/>
        </w:rPr>
      </w:pPr>
      <w:r w:rsidRPr="00A0699E">
        <w:rPr>
          <w:rFonts w:ascii="Helvetica" w:eastAsia="Times New Roman" w:hAnsi="Helvetica" w:cs="Helvetica"/>
          <w:color w:val="181818"/>
          <w:sz w:val="39"/>
          <w:szCs w:val="39"/>
          <w:lang w:eastAsia="ru-RU"/>
        </w:rPr>
        <w:t>Сроки проведения</w:t>
      </w:r>
    </w:p>
    <w:p w:rsidR="00A0699E" w:rsidRPr="00A0699E" w:rsidRDefault="00A0699E" w:rsidP="00A0699E">
      <w:pPr>
        <w:spacing w:after="0" w:line="315" w:lineRule="atLeast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A0699E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Стартом для подготовки переписи стало Постановление Правительства РФ №316 от 10.04.2013 года, согласно которому Всероссийскую сельхозперепись-2016 планируется провести в два этапа:</w:t>
      </w:r>
    </w:p>
    <w:p w:rsidR="00A0699E" w:rsidRPr="00A0699E" w:rsidRDefault="00A0699E" w:rsidP="00A0699E">
      <w:pPr>
        <w:numPr>
          <w:ilvl w:val="0"/>
          <w:numId w:val="1"/>
        </w:numPr>
        <w:spacing w:after="0" w:line="315" w:lineRule="atLeast"/>
        <w:ind w:left="0"/>
        <w:textAlignment w:val="baseline"/>
        <w:rPr>
          <w:rFonts w:ascii="Helvetica" w:eastAsia="Times New Roman" w:hAnsi="Helvetica" w:cs="Helvetica"/>
          <w:color w:val="666666"/>
          <w:sz w:val="21"/>
          <w:szCs w:val="21"/>
          <w:lang w:eastAsia="ru-RU"/>
        </w:rPr>
      </w:pPr>
      <w:r w:rsidRPr="00A0699E">
        <w:rPr>
          <w:rFonts w:ascii="Helvetica" w:eastAsia="Times New Roman" w:hAnsi="Helvetica" w:cs="Helvetica"/>
          <w:color w:val="666666"/>
          <w:sz w:val="21"/>
          <w:szCs w:val="21"/>
          <w:lang w:eastAsia="ru-RU"/>
        </w:rPr>
        <w:t xml:space="preserve">с 01.07.2016 по 15.08.2016 – </w:t>
      </w:r>
      <w:proofErr w:type="gramStart"/>
      <w:r w:rsidRPr="00A0699E">
        <w:rPr>
          <w:rFonts w:ascii="Helvetica" w:eastAsia="Times New Roman" w:hAnsi="Helvetica" w:cs="Helvetica"/>
          <w:color w:val="666666"/>
          <w:sz w:val="21"/>
          <w:szCs w:val="21"/>
          <w:lang w:eastAsia="ru-RU"/>
        </w:rPr>
        <w:t>на большей части территории</w:t>
      </w:r>
      <w:proofErr w:type="gramEnd"/>
      <w:r w:rsidRPr="00A0699E">
        <w:rPr>
          <w:rFonts w:ascii="Helvetica" w:eastAsia="Times New Roman" w:hAnsi="Helvetica" w:cs="Helvetica"/>
          <w:color w:val="666666"/>
          <w:sz w:val="21"/>
          <w:szCs w:val="21"/>
          <w:lang w:eastAsia="ru-RU"/>
        </w:rPr>
        <w:t>;</w:t>
      </w:r>
    </w:p>
    <w:p w:rsidR="00A0699E" w:rsidRPr="00A0699E" w:rsidRDefault="00A0699E" w:rsidP="00A0699E">
      <w:pPr>
        <w:numPr>
          <w:ilvl w:val="0"/>
          <w:numId w:val="1"/>
        </w:numPr>
        <w:spacing w:after="0" w:line="315" w:lineRule="atLeast"/>
        <w:ind w:left="0"/>
        <w:textAlignment w:val="baseline"/>
        <w:rPr>
          <w:rFonts w:ascii="Helvetica" w:eastAsia="Times New Roman" w:hAnsi="Helvetica" w:cs="Helvetica"/>
          <w:color w:val="666666"/>
          <w:sz w:val="21"/>
          <w:szCs w:val="21"/>
          <w:lang w:eastAsia="ru-RU"/>
        </w:rPr>
      </w:pPr>
      <w:r w:rsidRPr="00A0699E">
        <w:rPr>
          <w:rFonts w:ascii="Helvetica" w:eastAsia="Times New Roman" w:hAnsi="Helvetica" w:cs="Helvetica"/>
          <w:color w:val="666666"/>
          <w:sz w:val="21"/>
          <w:szCs w:val="21"/>
          <w:lang w:eastAsia="ru-RU"/>
        </w:rPr>
        <w:t>с 15.09.2016 по 15.11.2016 – в труднодоступных и отдаленных областях, транспортное сообщение с которыми во время первого этапа будет затруднено.</w:t>
      </w:r>
    </w:p>
    <w:p w:rsidR="00A0699E" w:rsidRPr="00A0699E" w:rsidRDefault="00A0699E" w:rsidP="00A0699E">
      <w:pPr>
        <w:spacing w:after="0" w:line="315" w:lineRule="atLeast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A0699E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Промежуточные итоги намечено подвести в 4 квартале 2017 года, а окончательные – в 4 квартале 2018 года.</w:t>
      </w:r>
    </w:p>
    <w:p w:rsidR="00A0699E" w:rsidRPr="00A0699E" w:rsidRDefault="00A0699E" w:rsidP="00A0699E">
      <w:pPr>
        <w:spacing w:after="0" w:line="195" w:lineRule="atLeast"/>
        <w:textAlignment w:val="baseline"/>
        <w:outlineLvl w:val="1"/>
        <w:rPr>
          <w:rFonts w:ascii="Helvetica" w:eastAsia="Times New Roman" w:hAnsi="Helvetica" w:cs="Helvetica"/>
          <w:color w:val="181818"/>
          <w:sz w:val="39"/>
          <w:szCs w:val="39"/>
          <w:lang w:eastAsia="ru-RU"/>
        </w:rPr>
      </w:pPr>
      <w:r w:rsidRPr="00A0699E">
        <w:rPr>
          <w:rFonts w:ascii="Helvetica" w:eastAsia="Times New Roman" w:hAnsi="Helvetica" w:cs="Helvetica"/>
          <w:color w:val="181818"/>
          <w:sz w:val="39"/>
          <w:szCs w:val="39"/>
          <w:lang w:eastAsia="ru-RU"/>
        </w:rPr>
        <w:t>Цели и задачи</w:t>
      </w:r>
    </w:p>
    <w:p w:rsidR="00A0699E" w:rsidRPr="00A0699E" w:rsidRDefault="00A0699E" w:rsidP="00A0699E">
      <w:pPr>
        <w:spacing w:after="0" w:line="315" w:lineRule="atLeast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A0699E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Очередная перепись в сельском хозяйстве – событие федерального значения, свидетельствующее о том, что государственная власть начала вплотную заниматься проблемами тружеников </w:t>
      </w:r>
      <w:proofErr w:type="spellStart"/>
      <w:r w:rsidRPr="00A0699E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села</w:t>
      </w:r>
      <w:proofErr w:type="gramStart"/>
      <w:r w:rsidRPr="00A0699E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.Г</w:t>
      </w:r>
      <w:proofErr w:type="gramEnd"/>
      <w:r w:rsidRPr="00A0699E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лавные</w:t>
      </w:r>
      <w:proofErr w:type="spellEnd"/>
      <w:r w:rsidRPr="00A0699E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цели </w:t>
      </w:r>
      <w:proofErr w:type="spellStart"/>
      <w:r w:rsidRPr="00A0699E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сельхозпереписи</w:t>
      </w:r>
      <w:proofErr w:type="spellEnd"/>
      <w:r w:rsidRPr="00A0699E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2016 года:</w:t>
      </w:r>
    </w:p>
    <w:p w:rsidR="00A0699E" w:rsidRPr="00A0699E" w:rsidRDefault="00A0699E" w:rsidP="00A0699E">
      <w:pPr>
        <w:numPr>
          <w:ilvl w:val="0"/>
          <w:numId w:val="2"/>
        </w:numPr>
        <w:spacing w:after="0" w:line="315" w:lineRule="atLeast"/>
        <w:ind w:left="0"/>
        <w:textAlignment w:val="baseline"/>
        <w:rPr>
          <w:rFonts w:ascii="Helvetica" w:eastAsia="Times New Roman" w:hAnsi="Helvetica" w:cs="Helvetica"/>
          <w:color w:val="666666"/>
          <w:sz w:val="21"/>
          <w:szCs w:val="21"/>
          <w:lang w:eastAsia="ru-RU"/>
        </w:rPr>
      </w:pPr>
      <w:r w:rsidRPr="00A0699E">
        <w:rPr>
          <w:rFonts w:ascii="Helvetica" w:eastAsia="Times New Roman" w:hAnsi="Helvetica" w:cs="Helvetica"/>
          <w:color w:val="666666"/>
          <w:sz w:val="21"/>
          <w:szCs w:val="21"/>
          <w:lang w:eastAsia="ru-RU"/>
        </w:rPr>
        <w:t>Формирование официальных статистических данных о главных показателях производства сельхозпродукции, состоянии и структуры аграрного сектора;</w:t>
      </w:r>
    </w:p>
    <w:p w:rsidR="00A0699E" w:rsidRPr="00A0699E" w:rsidRDefault="00A0699E" w:rsidP="00A0699E">
      <w:pPr>
        <w:numPr>
          <w:ilvl w:val="0"/>
          <w:numId w:val="2"/>
        </w:numPr>
        <w:spacing w:after="0" w:line="315" w:lineRule="atLeast"/>
        <w:ind w:left="0"/>
        <w:textAlignment w:val="baseline"/>
        <w:rPr>
          <w:rFonts w:ascii="Helvetica" w:eastAsia="Times New Roman" w:hAnsi="Helvetica" w:cs="Helvetica"/>
          <w:color w:val="666666"/>
          <w:sz w:val="21"/>
          <w:szCs w:val="21"/>
          <w:lang w:eastAsia="ru-RU"/>
        </w:rPr>
      </w:pPr>
      <w:r w:rsidRPr="00A0699E">
        <w:rPr>
          <w:rFonts w:ascii="Helvetica" w:eastAsia="Times New Roman" w:hAnsi="Helvetica" w:cs="Helvetica"/>
          <w:color w:val="666666"/>
          <w:sz w:val="21"/>
          <w:szCs w:val="21"/>
          <w:lang w:eastAsia="ru-RU"/>
        </w:rPr>
        <w:t>Сбор информации о наличии и реальном использовании ресурсных возможностей сельского хозяйства;</w:t>
      </w:r>
    </w:p>
    <w:p w:rsidR="00A0699E" w:rsidRPr="00A0699E" w:rsidRDefault="00A0699E" w:rsidP="00A0699E">
      <w:pPr>
        <w:numPr>
          <w:ilvl w:val="0"/>
          <w:numId w:val="2"/>
        </w:numPr>
        <w:spacing w:after="0" w:line="315" w:lineRule="atLeast"/>
        <w:ind w:left="0"/>
        <w:textAlignment w:val="baseline"/>
        <w:rPr>
          <w:rFonts w:ascii="Helvetica" w:eastAsia="Times New Roman" w:hAnsi="Helvetica" w:cs="Helvetica"/>
          <w:color w:val="666666"/>
          <w:sz w:val="21"/>
          <w:szCs w:val="21"/>
          <w:lang w:eastAsia="ru-RU"/>
        </w:rPr>
      </w:pPr>
      <w:r w:rsidRPr="00A0699E">
        <w:rPr>
          <w:rFonts w:ascii="Helvetica" w:eastAsia="Times New Roman" w:hAnsi="Helvetica" w:cs="Helvetica"/>
          <w:color w:val="666666"/>
          <w:sz w:val="21"/>
          <w:szCs w:val="21"/>
          <w:lang w:eastAsia="ru-RU"/>
        </w:rPr>
        <w:t>Получение подробных характеристик сельскохозяйственных субъектов;</w:t>
      </w:r>
    </w:p>
    <w:p w:rsidR="00A0699E" w:rsidRPr="00A0699E" w:rsidRDefault="00A0699E" w:rsidP="00A0699E">
      <w:pPr>
        <w:numPr>
          <w:ilvl w:val="0"/>
          <w:numId w:val="2"/>
        </w:numPr>
        <w:spacing w:after="0" w:line="315" w:lineRule="atLeast"/>
        <w:ind w:left="0"/>
        <w:textAlignment w:val="baseline"/>
        <w:rPr>
          <w:rFonts w:ascii="Helvetica" w:eastAsia="Times New Roman" w:hAnsi="Helvetica" w:cs="Helvetica"/>
          <w:color w:val="666666"/>
          <w:sz w:val="21"/>
          <w:szCs w:val="21"/>
          <w:lang w:eastAsia="ru-RU"/>
        </w:rPr>
      </w:pPr>
      <w:r w:rsidRPr="00A0699E">
        <w:rPr>
          <w:rFonts w:ascii="Helvetica" w:eastAsia="Times New Roman" w:hAnsi="Helvetica" w:cs="Helvetica"/>
          <w:color w:val="666666"/>
          <w:sz w:val="21"/>
          <w:szCs w:val="21"/>
          <w:lang w:eastAsia="ru-RU"/>
        </w:rPr>
        <w:t>Составление данных по муниципальным образованиям;</w:t>
      </w:r>
    </w:p>
    <w:p w:rsidR="00A0699E" w:rsidRPr="00A0699E" w:rsidRDefault="00A0699E" w:rsidP="00A0699E">
      <w:pPr>
        <w:numPr>
          <w:ilvl w:val="0"/>
          <w:numId w:val="2"/>
        </w:numPr>
        <w:spacing w:after="0" w:line="315" w:lineRule="atLeast"/>
        <w:ind w:left="0"/>
        <w:textAlignment w:val="baseline"/>
        <w:rPr>
          <w:rFonts w:ascii="Helvetica" w:eastAsia="Times New Roman" w:hAnsi="Helvetica" w:cs="Helvetica"/>
          <w:color w:val="666666"/>
          <w:sz w:val="21"/>
          <w:szCs w:val="21"/>
          <w:lang w:eastAsia="ru-RU"/>
        </w:rPr>
      </w:pPr>
      <w:r w:rsidRPr="00A0699E">
        <w:rPr>
          <w:rFonts w:ascii="Helvetica" w:eastAsia="Times New Roman" w:hAnsi="Helvetica" w:cs="Helvetica"/>
          <w:color w:val="666666"/>
          <w:sz w:val="21"/>
          <w:szCs w:val="21"/>
          <w:lang w:eastAsia="ru-RU"/>
        </w:rPr>
        <w:t>Увеличение информационной базы для международных сравнений.</w:t>
      </w:r>
    </w:p>
    <w:p w:rsidR="00A0699E" w:rsidRPr="00A0699E" w:rsidRDefault="00A0699E" w:rsidP="00A0699E">
      <w:pPr>
        <w:spacing w:after="0" w:line="195" w:lineRule="atLeast"/>
        <w:textAlignment w:val="baseline"/>
        <w:rPr>
          <w:rFonts w:ascii="Helvetica" w:eastAsia="Times New Roman" w:hAnsi="Helvetica" w:cs="Helvetica"/>
          <w:color w:val="666666"/>
          <w:sz w:val="20"/>
          <w:szCs w:val="20"/>
          <w:lang w:eastAsia="ru-RU"/>
        </w:rPr>
      </w:pPr>
      <w:r w:rsidRPr="00A0699E">
        <w:rPr>
          <w:rFonts w:ascii="Helvetica" w:eastAsia="Times New Roman" w:hAnsi="Helvetica" w:cs="Helvetica"/>
          <w:noProof/>
          <w:color w:val="666666"/>
          <w:sz w:val="20"/>
          <w:szCs w:val="20"/>
          <w:lang w:eastAsia="ru-RU"/>
        </w:rPr>
        <w:lastRenderedPageBreak/>
        <w:drawing>
          <wp:inline distT="0" distB="0" distL="0" distR="0" wp14:anchorId="695D1430" wp14:editId="32DC5BDE">
            <wp:extent cx="9284677" cy="5838092"/>
            <wp:effectExtent l="0" t="0" r="0" b="0"/>
            <wp:docPr id="2" name="Рисунок 2" descr="https://2016.life/media/upload/celizadac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2016.life/media/upload/celizadachi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4204" cy="5844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699E" w:rsidRPr="00A0699E" w:rsidRDefault="00A0699E" w:rsidP="00A0699E">
      <w:pPr>
        <w:spacing w:after="0" w:line="195" w:lineRule="atLeast"/>
        <w:textAlignment w:val="baseline"/>
        <w:outlineLvl w:val="1"/>
        <w:rPr>
          <w:rFonts w:ascii="Helvetica" w:eastAsia="Times New Roman" w:hAnsi="Helvetica" w:cs="Helvetica"/>
          <w:color w:val="181818"/>
          <w:sz w:val="39"/>
          <w:szCs w:val="39"/>
          <w:lang w:eastAsia="ru-RU"/>
        </w:rPr>
      </w:pPr>
      <w:r w:rsidRPr="00A0699E">
        <w:rPr>
          <w:rFonts w:ascii="Arial" w:eastAsia="Times New Roman" w:hAnsi="Arial" w:cs="Arial"/>
          <w:noProof/>
          <w:color w:val="666666"/>
          <w:sz w:val="21"/>
          <w:szCs w:val="21"/>
          <w:lang w:eastAsia="ru-RU"/>
        </w:rPr>
        <w:lastRenderedPageBreak/>
        <w:drawing>
          <wp:anchor distT="0" distB="0" distL="0" distR="0" simplePos="0" relativeHeight="251659264" behindDoc="0" locked="0" layoutInCell="1" allowOverlap="0" wp14:anchorId="1682C74E" wp14:editId="3224AA3E">
            <wp:simplePos x="0" y="0"/>
            <wp:positionH relativeFrom="column">
              <wp:posOffset>6102350</wp:posOffset>
            </wp:positionH>
            <wp:positionV relativeFrom="line">
              <wp:posOffset>-48260</wp:posOffset>
            </wp:positionV>
            <wp:extent cx="3164840" cy="2110105"/>
            <wp:effectExtent l="0" t="0" r="0" b="4445"/>
            <wp:wrapSquare wrapText="bothSides"/>
            <wp:docPr id="3" name="Рисунок 2" descr="Всероссийская сельхозпере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Всероссийская сельхозперепись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4840" cy="211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0699E">
        <w:rPr>
          <w:rFonts w:ascii="Helvetica" w:eastAsia="Times New Roman" w:hAnsi="Helvetica" w:cs="Helvetica"/>
          <w:color w:val="181818"/>
          <w:sz w:val="39"/>
          <w:szCs w:val="39"/>
          <w:lang w:eastAsia="ru-RU"/>
        </w:rPr>
        <w:t>Статистические единицы, подлежащие переписи</w:t>
      </w:r>
    </w:p>
    <w:p w:rsidR="00A0699E" w:rsidRPr="00A0699E" w:rsidRDefault="00A0699E" w:rsidP="00A0699E">
      <w:pPr>
        <w:spacing w:after="0" w:line="315" w:lineRule="atLeast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A0699E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В сентябре 2014 года Росстатом был утвержден перечень объектов, которые должна затронуть Всероссийская сельскохозяйственная перепись 2016 года. Участниками ее станут:</w:t>
      </w:r>
    </w:p>
    <w:p w:rsidR="00A0699E" w:rsidRPr="00A0699E" w:rsidRDefault="00A0699E" w:rsidP="00A0699E">
      <w:pPr>
        <w:numPr>
          <w:ilvl w:val="0"/>
          <w:numId w:val="3"/>
        </w:numPr>
        <w:spacing w:after="0" w:line="315" w:lineRule="atLeast"/>
        <w:ind w:left="300"/>
        <w:textAlignment w:val="baseline"/>
        <w:rPr>
          <w:rFonts w:ascii="Helvetica" w:eastAsia="Times New Roman" w:hAnsi="Helvetica" w:cs="Helvetica"/>
          <w:color w:val="666666"/>
          <w:sz w:val="21"/>
          <w:szCs w:val="21"/>
          <w:lang w:eastAsia="ru-RU"/>
        </w:rPr>
      </w:pPr>
      <w:r w:rsidRPr="00A0699E">
        <w:rPr>
          <w:rFonts w:ascii="Helvetica" w:eastAsia="Times New Roman" w:hAnsi="Helvetica" w:cs="Helvetica"/>
          <w:color w:val="666666"/>
          <w:sz w:val="21"/>
          <w:szCs w:val="21"/>
          <w:lang w:eastAsia="ru-RU"/>
        </w:rPr>
        <w:t>Сельхозпредприятия, владеющие землей, скотом, производящие сельхозпродукцию.</w:t>
      </w:r>
    </w:p>
    <w:p w:rsidR="00A0699E" w:rsidRPr="00A0699E" w:rsidRDefault="00A0699E" w:rsidP="00A0699E">
      <w:pPr>
        <w:numPr>
          <w:ilvl w:val="0"/>
          <w:numId w:val="3"/>
        </w:numPr>
        <w:spacing w:after="0" w:line="315" w:lineRule="atLeast"/>
        <w:ind w:left="300"/>
        <w:textAlignment w:val="baseline"/>
        <w:rPr>
          <w:rFonts w:ascii="Helvetica" w:eastAsia="Times New Roman" w:hAnsi="Helvetica" w:cs="Helvetica"/>
          <w:color w:val="666666"/>
          <w:sz w:val="21"/>
          <w:szCs w:val="21"/>
          <w:lang w:eastAsia="ru-RU"/>
        </w:rPr>
      </w:pPr>
      <w:proofErr w:type="spellStart"/>
      <w:r w:rsidRPr="00A0699E">
        <w:rPr>
          <w:rFonts w:ascii="Helvetica" w:eastAsia="Times New Roman" w:hAnsi="Helvetica" w:cs="Helvetica"/>
          <w:color w:val="666666"/>
          <w:sz w:val="21"/>
          <w:szCs w:val="21"/>
          <w:lang w:eastAsia="ru-RU"/>
        </w:rPr>
        <w:t>Фермерски</w:t>
      </w:r>
      <w:proofErr w:type="spellEnd"/>
      <w:r w:rsidRPr="00A0699E">
        <w:rPr>
          <w:rFonts w:ascii="Helvetica" w:eastAsia="Times New Roman" w:hAnsi="Helvetica" w:cs="Helvetica"/>
          <w:color w:val="666666"/>
          <w:sz w:val="21"/>
          <w:szCs w:val="21"/>
          <w:lang w:eastAsia="ru-RU"/>
        </w:rPr>
        <w:t xml:space="preserve"> хозяйства и индивидуальные предприниматели.</w:t>
      </w:r>
    </w:p>
    <w:p w:rsidR="00A0699E" w:rsidRPr="00A0699E" w:rsidRDefault="00A0699E" w:rsidP="00A0699E">
      <w:pPr>
        <w:numPr>
          <w:ilvl w:val="0"/>
          <w:numId w:val="3"/>
        </w:numPr>
        <w:spacing w:after="0" w:line="315" w:lineRule="atLeast"/>
        <w:ind w:left="300"/>
        <w:textAlignment w:val="baseline"/>
        <w:rPr>
          <w:rFonts w:ascii="Helvetica" w:eastAsia="Times New Roman" w:hAnsi="Helvetica" w:cs="Helvetica"/>
          <w:color w:val="666666"/>
          <w:sz w:val="21"/>
          <w:szCs w:val="21"/>
          <w:lang w:eastAsia="ru-RU"/>
        </w:rPr>
      </w:pPr>
      <w:r w:rsidRPr="00A0699E">
        <w:rPr>
          <w:rFonts w:ascii="Helvetica" w:eastAsia="Times New Roman" w:hAnsi="Helvetica" w:cs="Helvetica"/>
          <w:color w:val="666666"/>
          <w:sz w:val="21"/>
          <w:szCs w:val="21"/>
          <w:lang w:eastAsia="ru-RU"/>
        </w:rPr>
        <w:t xml:space="preserve">Физические лица, имеющие </w:t>
      </w:r>
      <w:proofErr w:type="gramStart"/>
      <w:r w:rsidRPr="00A0699E">
        <w:rPr>
          <w:rFonts w:ascii="Helvetica" w:eastAsia="Times New Roman" w:hAnsi="Helvetica" w:cs="Helvetica"/>
          <w:color w:val="666666"/>
          <w:sz w:val="21"/>
          <w:szCs w:val="21"/>
          <w:lang w:eastAsia="ru-RU"/>
        </w:rPr>
        <w:t>земельными</w:t>
      </w:r>
      <w:proofErr w:type="gramEnd"/>
      <w:r w:rsidRPr="00A0699E">
        <w:rPr>
          <w:rFonts w:ascii="Helvetica" w:eastAsia="Times New Roman" w:hAnsi="Helvetica" w:cs="Helvetica"/>
          <w:color w:val="666666"/>
          <w:sz w:val="21"/>
          <w:szCs w:val="21"/>
          <w:lang w:eastAsia="ru-RU"/>
        </w:rPr>
        <w:t xml:space="preserve"> </w:t>
      </w:r>
      <w:proofErr w:type="spellStart"/>
      <w:r w:rsidRPr="00A0699E">
        <w:rPr>
          <w:rFonts w:ascii="Helvetica" w:eastAsia="Times New Roman" w:hAnsi="Helvetica" w:cs="Helvetica"/>
          <w:color w:val="666666"/>
          <w:sz w:val="21"/>
          <w:szCs w:val="21"/>
          <w:lang w:eastAsia="ru-RU"/>
        </w:rPr>
        <w:t>угодия</w:t>
      </w:r>
      <w:proofErr w:type="spellEnd"/>
      <w:r w:rsidRPr="00A0699E">
        <w:rPr>
          <w:rFonts w:ascii="Helvetica" w:eastAsia="Times New Roman" w:hAnsi="Helvetica" w:cs="Helvetica"/>
          <w:color w:val="666666"/>
          <w:sz w:val="21"/>
          <w:szCs w:val="21"/>
          <w:lang w:eastAsia="ru-RU"/>
        </w:rPr>
        <w:t xml:space="preserve"> под индивидуальное строительство жилья, ведение подсобного хозяйства, содержащие </w:t>
      </w:r>
      <w:proofErr w:type="spellStart"/>
      <w:r w:rsidRPr="00A0699E">
        <w:rPr>
          <w:rFonts w:ascii="Helvetica" w:eastAsia="Times New Roman" w:hAnsi="Helvetica" w:cs="Helvetica"/>
          <w:color w:val="666666"/>
          <w:sz w:val="21"/>
          <w:szCs w:val="21"/>
          <w:lang w:eastAsia="ru-RU"/>
        </w:rPr>
        <w:t>сельхозживотных</w:t>
      </w:r>
      <w:proofErr w:type="spellEnd"/>
      <w:r w:rsidRPr="00A0699E">
        <w:rPr>
          <w:rFonts w:ascii="Helvetica" w:eastAsia="Times New Roman" w:hAnsi="Helvetica" w:cs="Helvetica"/>
          <w:color w:val="666666"/>
          <w:sz w:val="21"/>
          <w:szCs w:val="21"/>
          <w:lang w:eastAsia="ru-RU"/>
        </w:rPr>
        <w:t xml:space="preserve"> в городских и сельских поселениях</w:t>
      </w:r>
    </w:p>
    <w:p w:rsidR="00A0699E" w:rsidRPr="00A0699E" w:rsidRDefault="00A0699E" w:rsidP="00A0699E">
      <w:pPr>
        <w:numPr>
          <w:ilvl w:val="0"/>
          <w:numId w:val="3"/>
        </w:numPr>
        <w:spacing w:after="0" w:line="315" w:lineRule="atLeast"/>
        <w:ind w:left="300"/>
        <w:textAlignment w:val="baseline"/>
        <w:rPr>
          <w:rFonts w:ascii="Helvetica" w:eastAsia="Times New Roman" w:hAnsi="Helvetica" w:cs="Helvetica"/>
          <w:color w:val="666666"/>
          <w:sz w:val="21"/>
          <w:szCs w:val="21"/>
          <w:lang w:eastAsia="ru-RU"/>
        </w:rPr>
      </w:pPr>
      <w:r w:rsidRPr="00A0699E">
        <w:rPr>
          <w:rFonts w:ascii="Helvetica" w:eastAsia="Times New Roman" w:hAnsi="Helvetica" w:cs="Helvetica"/>
          <w:color w:val="666666"/>
          <w:sz w:val="21"/>
          <w:szCs w:val="21"/>
          <w:lang w:eastAsia="ru-RU"/>
        </w:rPr>
        <w:t>Дачники, огородники, садоводы.</w:t>
      </w:r>
    </w:p>
    <w:p w:rsidR="00A0699E" w:rsidRPr="00A0699E" w:rsidRDefault="00A0699E" w:rsidP="00A0699E">
      <w:pPr>
        <w:spacing w:after="0" w:line="315" w:lineRule="atLeast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A0699E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Какие ресурсы земли имеет сельское </w:t>
      </w:r>
      <w:proofErr w:type="gramStart"/>
      <w:r w:rsidRPr="00A0699E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хозяйство</w:t>
      </w:r>
      <w:proofErr w:type="gramEnd"/>
      <w:r w:rsidRPr="00A0699E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и </w:t>
      </w:r>
      <w:proofErr w:type="gramStart"/>
      <w:r w:rsidRPr="00A0699E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каково</w:t>
      </w:r>
      <w:proofErr w:type="gramEnd"/>
      <w:r w:rsidRPr="00A0699E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их назначение? Сколько </w:t>
      </w:r>
      <w:proofErr w:type="gramStart"/>
      <w:r w:rsidRPr="00A0699E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хозяйств</w:t>
      </w:r>
      <w:proofErr w:type="gramEnd"/>
      <w:r w:rsidRPr="00A0699E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и </w:t>
      </w:r>
      <w:proofErr w:type="gramStart"/>
      <w:r w:rsidRPr="00A0699E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каких</w:t>
      </w:r>
      <w:proofErr w:type="gramEnd"/>
      <w:r w:rsidRPr="00A0699E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? Что выращивается на земле? Сколько человек на ней работает? Каково поголовье скота и птицы? Эти и множество других вопросов, касающихся аграрной отрасли, будут в центре внимания переписного персонала.</w:t>
      </w:r>
    </w:p>
    <w:p w:rsidR="00A0699E" w:rsidRPr="00A0699E" w:rsidRDefault="00A0699E" w:rsidP="00A0699E">
      <w:pPr>
        <w:spacing w:after="0" w:line="195" w:lineRule="atLeast"/>
        <w:textAlignment w:val="baseline"/>
        <w:outlineLvl w:val="1"/>
        <w:rPr>
          <w:rFonts w:ascii="Helvetica" w:eastAsia="Times New Roman" w:hAnsi="Helvetica" w:cs="Helvetica"/>
          <w:color w:val="181818"/>
          <w:sz w:val="39"/>
          <w:szCs w:val="39"/>
          <w:lang w:eastAsia="ru-RU"/>
        </w:rPr>
      </w:pPr>
      <w:r w:rsidRPr="00A0699E">
        <w:rPr>
          <w:rFonts w:ascii="Helvetica" w:eastAsia="Times New Roman" w:hAnsi="Helvetica" w:cs="Helvetica"/>
          <w:color w:val="181818"/>
          <w:sz w:val="39"/>
          <w:szCs w:val="39"/>
          <w:lang w:eastAsia="ru-RU"/>
        </w:rPr>
        <w:t>Подготовительный этап</w:t>
      </w:r>
    </w:p>
    <w:p w:rsidR="00A0699E" w:rsidRPr="00A0699E" w:rsidRDefault="00A0699E" w:rsidP="00A0699E">
      <w:pPr>
        <w:spacing w:after="0" w:line="315" w:lineRule="atLeast"/>
        <w:textAlignment w:val="baseline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A0699E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В 2014 году Росстатом были утверждены мероприятия по подготовке, организации и подведению итогов сельхозпереписи-2016. Начиная с 2015 года, необходимо осуществить следующие действия:</w:t>
      </w:r>
    </w:p>
    <w:p w:rsidR="00A0699E" w:rsidRPr="00A0699E" w:rsidRDefault="00A0699E" w:rsidP="00A0699E">
      <w:pPr>
        <w:numPr>
          <w:ilvl w:val="0"/>
          <w:numId w:val="4"/>
        </w:numPr>
        <w:spacing w:after="0" w:line="315" w:lineRule="atLeast"/>
        <w:ind w:left="300"/>
        <w:textAlignment w:val="baseline"/>
        <w:rPr>
          <w:rFonts w:ascii="Helvetica" w:eastAsia="Times New Roman" w:hAnsi="Helvetica" w:cs="Helvetica"/>
          <w:color w:val="666666"/>
          <w:sz w:val="21"/>
          <w:szCs w:val="21"/>
          <w:lang w:eastAsia="ru-RU"/>
        </w:rPr>
      </w:pPr>
      <w:r w:rsidRPr="00A0699E">
        <w:rPr>
          <w:rFonts w:ascii="Helvetica" w:eastAsia="Times New Roman" w:hAnsi="Helvetica" w:cs="Helvetica"/>
          <w:color w:val="666666"/>
          <w:sz w:val="21"/>
          <w:szCs w:val="21"/>
          <w:lang w:eastAsia="ru-RU"/>
        </w:rPr>
        <w:t>Создание реестра труднодоступных территорий, которые попадают под второй этап переписи;</w:t>
      </w:r>
    </w:p>
    <w:p w:rsidR="00A0699E" w:rsidRPr="00A0699E" w:rsidRDefault="00A0699E" w:rsidP="00A0699E">
      <w:pPr>
        <w:numPr>
          <w:ilvl w:val="0"/>
          <w:numId w:val="4"/>
        </w:numPr>
        <w:spacing w:after="0" w:line="315" w:lineRule="atLeast"/>
        <w:ind w:left="300"/>
        <w:textAlignment w:val="baseline"/>
        <w:rPr>
          <w:rFonts w:ascii="Helvetica" w:eastAsia="Times New Roman" w:hAnsi="Helvetica" w:cs="Helvetica"/>
          <w:color w:val="666666"/>
          <w:sz w:val="21"/>
          <w:szCs w:val="21"/>
          <w:lang w:eastAsia="ru-RU"/>
        </w:rPr>
      </w:pPr>
      <w:r w:rsidRPr="00A0699E">
        <w:rPr>
          <w:rFonts w:ascii="Helvetica" w:eastAsia="Times New Roman" w:hAnsi="Helvetica" w:cs="Helvetica"/>
          <w:color w:val="666666"/>
          <w:sz w:val="21"/>
          <w:szCs w:val="21"/>
          <w:lang w:eastAsia="ru-RU"/>
        </w:rPr>
        <w:t>Составление перечня сельскохозяйственных объектов, подлежащих переписке;</w:t>
      </w:r>
    </w:p>
    <w:p w:rsidR="00A0699E" w:rsidRPr="00A0699E" w:rsidRDefault="00A0699E" w:rsidP="00A0699E">
      <w:pPr>
        <w:numPr>
          <w:ilvl w:val="0"/>
          <w:numId w:val="4"/>
        </w:numPr>
        <w:spacing w:after="0" w:line="315" w:lineRule="atLeast"/>
        <w:ind w:left="300"/>
        <w:textAlignment w:val="baseline"/>
        <w:rPr>
          <w:rFonts w:ascii="Helvetica" w:eastAsia="Times New Roman" w:hAnsi="Helvetica" w:cs="Helvetica"/>
          <w:color w:val="666666"/>
          <w:sz w:val="21"/>
          <w:szCs w:val="21"/>
          <w:lang w:eastAsia="ru-RU"/>
        </w:rPr>
      </w:pPr>
      <w:r w:rsidRPr="00A0699E">
        <w:rPr>
          <w:rFonts w:ascii="Helvetica" w:eastAsia="Times New Roman" w:hAnsi="Helvetica" w:cs="Helvetica"/>
          <w:color w:val="666666"/>
          <w:sz w:val="21"/>
          <w:szCs w:val="21"/>
          <w:lang w:eastAsia="ru-RU"/>
        </w:rPr>
        <w:t>Проведение переписного районирования в субъектах РФ – для четкой координации работы переписчиков вся территория России делится на переписные участки;</w:t>
      </w:r>
    </w:p>
    <w:p w:rsidR="00A0699E" w:rsidRPr="00A0699E" w:rsidRDefault="00A0699E" w:rsidP="00A0699E">
      <w:pPr>
        <w:numPr>
          <w:ilvl w:val="0"/>
          <w:numId w:val="4"/>
        </w:numPr>
        <w:spacing w:after="0" w:line="315" w:lineRule="atLeast"/>
        <w:ind w:left="300"/>
        <w:textAlignment w:val="baseline"/>
        <w:rPr>
          <w:rFonts w:ascii="Helvetica" w:eastAsia="Times New Roman" w:hAnsi="Helvetica" w:cs="Helvetica"/>
          <w:color w:val="666666"/>
          <w:sz w:val="21"/>
          <w:szCs w:val="21"/>
          <w:lang w:eastAsia="ru-RU"/>
        </w:rPr>
      </w:pPr>
      <w:r w:rsidRPr="00A0699E">
        <w:rPr>
          <w:rFonts w:ascii="Helvetica" w:eastAsia="Times New Roman" w:hAnsi="Helvetica" w:cs="Helvetica"/>
          <w:color w:val="666666"/>
          <w:sz w:val="21"/>
          <w:szCs w:val="21"/>
          <w:lang w:eastAsia="ru-RU"/>
        </w:rPr>
        <w:t>Привлечение регистраторов летом 2015 года для составления списка объектов переписи.</w:t>
      </w:r>
    </w:p>
    <w:p w:rsidR="00A0699E" w:rsidRPr="00A0699E" w:rsidRDefault="00A0699E" w:rsidP="00A0699E">
      <w:pPr>
        <w:spacing w:after="0" w:line="315" w:lineRule="atLeast"/>
        <w:textAlignment w:val="baseline"/>
        <w:rPr>
          <w:ins w:id="1" w:author="Unknown"/>
          <w:rFonts w:ascii="Arial" w:eastAsia="Times New Roman" w:hAnsi="Arial" w:cs="Arial"/>
          <w:color w:val="666666"/>
          <w:sz w:val="21"/>
          <w:szCs w:val="21"/>
          <w:lang w:eastAsia="ru-RU"/>
        </w:rPr>
      </w:pPr>
      <w:ins w:id="2" w:author="Unknown">
        <w:r w:rsidRPr="00A0699E">
          <w:rPr>
            <w:rFonts w:ascii="Arial" w:eastAsia="Times New Roman" w:hAnsi="Arial" w:cs="Arial"/>
            <w:color w:val="666666"/>
            <w:sz w:val="21"/>
            <w:szCs w:val="21"/>
            <w:lang w:eastAsia="ru-RU"/>
          </w:rPr>
          <w:t xml:space="preserve">До 01.07.2015 года на местах Всероссийской </w:t>
        </w:r>
        <w:proofErr w:type="spellStart"/>
        <w:r w:rsidRPr="00A0699E">
          <w:rPr>
            <w:rFonts w:ascii="Arial" w:eastAsia="Times New Roman" w:hAnsi="Arial" w:cs="Arial"/>
            <w:color w:val="666666"/>
            <w:sz w:val="21"/>
            <w:szCs w:val="21"/>
            <w:lang w:eastAsia="ru-RU"/>
          </w:rPr>
          <w:t>сельхозпереписи</w:t>
        </w:r>
        <w:proofErr w:type="spellEnd"/>
        <w:r w:rsidRPr="00A0699E">
          <w:rPr>
            <w:rFonts w:ascii="Arial" w:eastAsia="Times New Roman" w:hAnsi="Arial" w:cs="Arial"/>
            <w:color w:val="666666"/>
            <w:sz w:val="21"/>
            <w:szCs w:val="21"/>
            <w:lang w:eastAsia="ru-RU"/>
          </w:rPr>
          <w:t xml:space="preserve">, должны были быть созданы комиссии, целями которых является обеспечение слаженных действий между представителями местной администрации, исполнительными структурами власти в субъектах РФ и отделениями Росстата. В рамках подготовки переписи-2016 в двух районах страны летом 2012 года проводилась пробная перепись – в </w:t>
        </w:r>
        <w:proofErr w:type="spellStart"/>
        <w:r w:rsidRPr="00A0699E">
          <w:rPr>
            <w:rFonts w:ascii="Arial" w:eastAsia="Times New Roman" w:hAnsi="Arial" w:cs="Arial"/>
            <w:color w:val="666666"/>
            <w:sz w:val="21"/>
            <w:szCs w:val="21"/>
            <w:lang w:eastAsia="ru-RU"/>
          </w:rPr>
          <w:t>Лискинском</w:t>
        </w:r>
        <w:proofErr w:type="spellEnd"/>
        <w:r w:rsidRPr="00A0699E">
          <w:rPr>
            <w:rFonts w:ascii="Arial" w:eastAsia="Times New Roman" w:hAnsi="Arial" w:cs="Arial"/>
            <w:color w:val="666666"/>
            <w:sz w:val="21"/>
            <w:szCs w:val="21"/>
            <w:lang w:eastAsia="ru-RU"/>
          </w:rPr>
          <w:t xml:space="preserve"> Воронежской области и Семикаракорском Ростовской.</w:t>
        </w:r>
      </w:ins>
    </w:p>
    <w:p w:rsidR="00A0699E" w:rsidRPr="00A0699E" w:rsidRDefault="00A0699E" w:rsidP="00A0699E">
      <w:pPr>
        <w:spacing w:after="0" w:line="315" w:lineRule="atLeast"/>
        <w:textAlignment w:val="baseline"/>
        <w:rPr>
          <w:ins w:id="3" w:author="Unknown"/>
          <w:rFonts w:ascii="Arial" w:eastAsia="Times New Roman" w:hAnsi="Arial" w:cs="Arial"/>
          <w:color w:val="666666"/>
          <w:sz w:val="21"/>
          <w:szCs w:val="21"/>
          <w:lang w:eastAsia="ru-RU"/>
        </w:rPr>
      </w:pPr>
      <w:ins w:id="4" w:author="Unknown">
        <w:r w:rsidRPr="00A0699E">
          <w:rPr>
            <w:rFonts w:ascii="Arial" w:eastAsia="Times New Roman" w:hAnsi="Arial" w:cs="Arial"/>
            <w:color w:val="666666"/>
            <w:sz w:val="21"/>
            <w:szCs w:val="21"/>
            <w:lang w:eastAsia="ru-RU"/>
          </w:rPr>
          <w:t>Основными задачами тестовой переписи были апробация:</w:t>
        </w:r>
      </w:ins>
    </w:p>
    <w:p w:rsidR="00A0699E" w:rsidRPr="00A0699E" w:rsidRDefault="00A0699E" w:rsidP="00A0699E">
      <w:pPr>
        <w:numPr>
          <w:ilvl w:val="0"/>
          <w:numId w:val="5"/>
        </w:numPr>
        <w:spacing w:after="0" w:line="315" w:lineRule="atLeast"/>
        <w:ind w:left="0"/>
        <w:textAlignment w:val="baseline"/>
        <w:rPr>
          <w:ins w:id="5" w:author="Unknown"/>
          <w:rFonts w:ascii="Helvetica" w:eastAsia="Times New Roman" w:hAnsi="Helvetica" w:cs="Helvetica"/>
          <w:color w:val="666666"/>
          <w:sz w:val="21"/>
          <w:szCs w:val="21"/>
          <w:lang w:eastAsia="ru-RU"/>
        </w:rPr>
      </w:pPr>
      <w:ins w:id="6" w:author="Unknown">
        <w:r w:rsidRPr="00A0699E">
          <w:rPr>
            <w:rFonts w:ascii="Helvetica" w:eastAsia="Times New Roman" w:hAnsi="Helvetica" w:cs="Helvetica"/>
            <w:color w:val="666666"/>
            <w:sz w:val="21"/>
            <w:szCs w:val="21"/>
            <w:lang w:eastAsia="ru-RU"/>
          </w:rPr>
          <w:t>программы сбора данных и удобства переписных листов;</w:t>
        </w:r>
      </w:ins>
    </w:p>
    <w:p w:rsidR="00A0699E" w:rsidRPr="00A0699E" w:rsidRDefault="00A0699E" w:rsidP="00A0699E">
      <w:pPr>
        <w:numPr>
          <w:ilvl w:val="0"/>
          <w:numId w:val="5"/>
        </w:numPr>
        <w:spacing w:after="0" w:line="315" w:lineRule="atLeast"/>
        <w:ind w:left="0"/>
        <w:textAlignment w:val="baseline"/>
        <w:rPr>
          <w:ins w:id="7" w:author="Unknown"/>
          <w:rFonts w:ascii="Helvetica" w:eastAsia="Times New Roman" w:hAnsi="Helvetica" w:cs="Helvetica"/>
          <w:color w:val="666666"/>
          <w:sz w:val="21"/>
          <w:szCs w:val="21"/>
          <w:lang w:eastAsia="ru-RU"/>
        </w:rPr>
      </w:pPr>
      <w:ins w:id="8" w:author="Unknown">
        <w:r w:rsidRPr="00A0699E">
          <w:rPr>
            <w:rFonts w:ascii="Helvetica" w:eastAsia="Times New Roman" w:hAnsi="Helvetica" w:cs="Helvetica"/>
            <w:color w:val="666666"/>
            <w:sz w:val="21"/>
            <w:szCs w:val="21"/>
            <w:lang w:eastAsia="ru-RU"/>
          </w:rPr>
          <w:t>методики составления перечня объектов переписи;</w:t>
        </w:r>
      </w:ins>
    </w:p>
    <w:p w:rsidR="00A0699E" w:rsidRPr="00A0699E" w:rsidRDefault="00A0699E" w:rsidP="00A0699E">
      <w:pPr>
        <w:numPr>
          <w:ilvl w:val="0"/>
          <w:numId w:val="5"/>
        </w:numPr>
        <w:spacing w:after="0" w:line="315" w:lineRule="atLeast"/>
        <w:ind w:left="0"/>
        <w:textAlignment w:val="baseline"/>
        <w:rPr>
          <w:ins w:id="9" w:author="Unknown"/>
          <w:rFonts w:ascii="Helvetica" w:eastAsia="Times New Roman" w:hAnsi="Helvetica" w:cs="Helvetica"/>
          <w:color w:val="666666"/>
          <w:sz w:val="21"/>
          <w:szCs w:val="21"/>
          <w:lang w:eastAsia="ru-RU"/>
        </w:rPr>
      </w:pPr>
      <w:ins w:id="10" w:author="Unknown">
        <w:r w:rsidRPr="00A0699E">
          <w:rPr>
            <w:rFonts w:ascii="Helvetica" w:eastAsia="Times New Roman" w:hAnsi="Helvetica" w:cs="Helvetica"/>
            <w:color w:val="666666"/>
            <w:sz w:val="21"/>
            <w:szCs w:val="21"/>
            <w:lang w:eastAsia="ru-RU"/>
          </w:rPr>
          <w:t>способов сбора информации;</w:t>
        </w:r>
      </w:ins>
    </w:p>
    <w:p w:rsidR="00A0699E" w:rsidRPr="00A0699E" w:rsidRDefault="00A0699E" w:rsidP="00A0699E">
      <w:pPr>
        <w:numPr>
          <w:ilvl w:val="0"/>
          <w:numId w:val="5"/>
        </w:numPr>
        <w:spacing w:after="0" w:line="315" w:lineRule="atLeast"/>
        <w:ind w:left="0"/>
        <w:textAlignment w:val="baseline"/>
        <w:rPr>
          <w:ins w:id="11" w:author="Unknown"/>
          <w:rFonts w:ascii="Helvetica" w:eastAsia="Times New Roman" w:hAnsi="Helvetica" w:cs="Helvetica"/>
          <w:color w:val="666666"/>
          <w:sz w:val="21"/>
          <w:szCs w:val="21"/>
          <w:lang w:eastAsia="ru-RU"/>
        </w:rPr>
      </w:pPr>
      <w:ins w:id="12" w:author="Unknown">
        <w:r w:rsidRPr="00A0699E">
          <w:rPr>
            <w:rFonts w:ascii="Helvetica" w:eastAsia="Times New Roman" w:hAnsi="Helvetica" w:cs="Helvetica"/>
            <w:b/>
            <w:bCs/>
            <w:noProof/>
            <w:color w:val="181818"/>
            <w:sz w:val="39"/>
            <w:szCs w:val="39"/>
            <w:lang w:eastAsia="ru-RU"/>
          </w:rPr>
          <w:lastRenderedPageBreak/>
          <w:drawing>
            <wp:anchor distT="0" distB="0" distL="0" distR="0" simplePos="0" relativeHeight="251660288" behindDoc="0" locked="0" layoutInCell="1" allowOverlap="0" wp14:anchorId="256475D5" wp14:editId="1A093BBB">
              <wp:simplePos x="0" y="0"/>
              <wp:positionH relativeFrom="column">
                <wp:align>right</wp:align>
              </wp:positionH>
              <wp:positionV relativeFrom="line">
                <wp:posOffset>0</wp:posOffset>
              </wp:positionV>
              <wp:extent cx="1758315" cy="2320925"/>
              <wp:effectExtent l="0" t="0" r="0" b="3175"/>
              <wp:wrapSquare wrapText="bothSides"/>
              <wp:docPr id="4" name="Рисунок 4" descr="Применение современных технологий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Применение современных технологий"/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05001" cy="251459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A0699E">
          <w:rPr>
            <w:rFonts w:ascii="Helvetica" w:eastAsia="Times New Roman" w:hAnsi="Helvetica" w:cs="Helvetica"/>
            <w:color w:val="666666"/>
            <w:sz w:val="21"/>
            <w:szCs w:val="21"/>
            <w:lang w:eastAsia="ru-RU"/>
          </w:rPr>
          <w:t>приемлемости нагрузки на регистраторов.</w:t>
        </w:r>
      </w:ins>
    </w:p>
    <w:p w:rsidR="00A0699E" w:rsidRPr="00A0699E" w:rsidRDefault="00A0699E" w:rsidP="00A0699E">
      <w:pPr>
        <w:spacing w:after="0" w:line="315" w:lineRule="atLeast"/>
        <w:textAlignment w:val="baseline"/>
        <w:rPr>
          <w:ins w:id="13" w:author="Unknown"/>
          <w:rFonts w:ascii="Arial" w:eastAsia="Times New Roman" w:hAnsi="Arial" w:cs="Arial"/>
          <w:color w:val="666666"/>
          <w:sz w:val="21"/>
          <w:szCs w:val="21"/>
          <w:lang w:eastAsia="ru-RU"/>
        </w:rPr>
      </w:pPr>
      <w:ins w:id="14" w:author="Unknown">
        <w:r w:rsidRPr="00A0699E">
          <w:rPr>
            <w:rFonts w:ascii="Arial" w:eastAsia="Times New Roman" w:hAnsi="Arial" w:cs="Arial"/>
            <w:color w:val="666666"/>
            <w:sz w:val="21"/>
            <w:szCs w:val="21"/>
            <w:lang w:eastAsia="ru-RU"/>
          </w:rPr>
          <w:t>Пробная перепись показала необходимость продолжения работ, касающихся:</w:t>
        </w:r>
      </w:ins>
    </w:p>
    <w:p w:rsidR="00A0699E" w:rsidRPr="00A0699E" w:rsidRDefault="00A0699E" w:rsidP="00A0699E">
      <w:pPr>
        <w:numPr>
          <w:ilvl w:val="0"/>
          <w:numId w:val="6"/>
        </w:numPr>
        <w:spacing w:after="0" w:line="315" w:lineRule="atLeast"/>
        <w:ind w:left="0"/>
        <w:textAlignment w:val="baseline"/>
        <w:rPr>
          <w:ins w:id="15" w:author="Unknown"/>
          <w:rFonts w:ascii="Helvetica" w:eastAsia="Times New Roman" w:hAnsi="Helvetica" w:cs="Helvetica"/>
          <w:color w:val="666666"/>
          <w:sz w:val="21"/>
          <w:szCs w:val="21"/>
          <w:lang w:eastAsia="ru-RU"/>
        </w:rPr>
      </w:pPr>
      <w:ins w:id="16" w:author="Unknown">
        <w:r w:rsidRPr="00A0699E">
          <w:rPr>
            <w:rFonts w:ascii="Helvetica" w:eastAsia="Times New Roman" w:hAnsi="Helvetica" w:cs="Helvetica"/>
            <w:color w:val="666666"/>
            <w:sz w:val="21"/>
            <w:szCs w:val="21"/>
            <w:lang w:eastAsia="ru-RU"/>
          </w:rPr>
          <w:t>совершенствования способов сбора данных от аграрных производителей;</w:t>
        </w:r>
      </w:ins>
    </w:p>
    <w:p w:rsidR="00A0699E" w:rsidRPr="00A0699E" w:rsidRDefault="00A0699E" w:rsidP="00A0699E">
      <w:pPr>
        <w:numPr>
          <w:ilvl w:val="0"/>
          <w:numId w:val="6"/>
        </w:numPr>
        <w:spacing w:after="0" w:line="315" w:lineRule="atLeast"/>
        <w:ind w:left="0"/>
        <w:textAlignment w:val="baseline"/>
        <w:rPr>
          <w:ins w:id="17" w:author="Unknown"/>
          <w:rFonts w:ascii="Helvetica" w:eastAsia="Times New Roman" w:hAnsi="Helvetica" w:cs="Helvetica"/>
          <w:color w:val="666666"/>
          <w:sz w:val="21"/>
          <w:szCs w:val="21"/>
          <w:lang w:eastAsia="ru-RU"/>
        </w:rPr>
      </w:pPr>
      <w:ins w:id="18" w:author="Unknown">
        <w:r w:rsidRPr="00A0699E">
          <w:rPr>
            <w:rFonts w:ascii="Helvetica" w:eastAsia="Times New Roman" w:hAnsi="Helvetica" w:cs="Helvetica"/>
            <w:color w:val="666666"/>
            <w:sz w:val="21"/>
            <w:szCs w:val="21"/>
            <w:lang w:eastAsia="ru-RU"/>
          </w:rPr>
          <w:t>целесообразности использования выборочного метода при переписи индивидуальных подсобных хозяйств;</w:t>
        </w:r>
      </w:ins>
    </w:p>
    <w:p w:rsidR="00A0699E" w:rsidRPr="00A0699E" w:rsidRDefault="00A0699E" w:rsidP="00A0699E">
      <w:pPr>
        <w:numPr>
          <w:ilvl w:val="0"/>
          <w:numId w:val="6"/>
        </w:numPr>
        <w:spacing w:after="0" w:line="315" w:lineRule="atLeast"/>
        <w:ind w:left="0"/>
        <w:textAlignment w:val="baseline"/>
        <w:rPr>
          <w:ins w:id="19" w:author="Unknown"/>
          <w:rFonts w:ascii="Helvetica" w:eastAsia="Times New Roman" w:hAnsi="Helvetica" w:cs="Helvetica"/>
          <w:color w:val="666666"/>
          <w:sz w:val="21"/>
          <w:szCs w:val="21"/>
          <w:lang w:eastAsia="ru-RU"/>
        </w:rPr>
      </w:pPr>
      <w:ins w:id="20" w:author="Unknown">
        <w:r w:rsidRPr="00A0699E">
          <w:rPr>
            <w:rFonts w:ascii="Helvetica" w:eastAsia="Times New Roman" w:hAnsi="Helvetica" w:cs="Helvetica"/>
            <w:color w:val="666666"/>
            <w:sz w:val="21"/>
            <w:szCs w:val="21"/>
            <w:lang w:eastAsia="ru-RU"/>
          </w:rPr>
          <w:t>путей получения информации от респондентов.</w:t>
        </w:r>
      </w:ins>
    </w:p>
    <w:p w:rsidR="00A0699E" w:rsidRPr="00A0699E" w:rsidRDefault="00A0699E" w:rsidP="00A0699E">
      <w:pPr>
        <w:spacing w:after="0" w:line="195" w:lineRule="atLeast"/>
        <w:textAlignment w:val="baseline"/>
        <w:outlineLvl w:val="1"/>
        <w:rPr>
          <w:ins w:id="21" w:author="Unknown"/>
          <w:rFonts w:ascii="Helvetica" w:eastAsia="Times New Roman" w:hAnsi="Helvetica" w:cs="Helvetica"/>
          <w:color w:val="181818"/>
          <w:sz w:val="39"/>
          <w:szCs w:val="39"/>
          <w:lang w:eastAsia="ru-RU"/>
        </w:rPr>
      </w:pPr>
      <w:ins w:id="22" w:author="Unknown">
        <w:r w:rsidRPr="00A0699E">
          <w:rPr>
            <w:rFonts w:ascii="Helvetica" w:eastAsia="Times New Roman" w:hAnsi="Helvetica" w:cs="Helvetica"/>
            <w:color w:val="181818"/>
            <w:sz w:val="39"/>
            <w:szCs w:val="39"/>
            <w:lang w:eastAsia="ru-RU"/>
          </w:rPr>
          <w:t>Применение современных технологий</w:t>
        </w:r>
      </w:ins>
    </w:p>
    <w:p w:rsidR="00A0699E" w:rsidRPr="00A0699E" w:rsidRDefault="00A0699E" w:rsidP="00A0699E">
      <w:pPr>
        <w:spacing w:after="0" w:line="315" w:lineRule="atLeast"/>
        <w:textAlignment w:val="baseline"/>
        <w:rPr>
          <w:ins w:id="23" w:author="Unknown"/>
          <w:rFonts w:ascii="Arial" w:eastAsia="Times New Roman" w:hAnsi="Arial" w:cs="Arial"/>
          <w:color w:val="666666"/>
          <w:sz w:val="21"/>
          <w:szCs w:val="21"/>
          <w:lang w:eastAsia="ru-RU"/>
        </w:rPr>
      </w:pPr>
      <w:ins w:id="24" w:author="Unknown">
        <w:r w:rsidRPr="00A0699E">
          <w:rPr>
            <w:rFonts w:ascii="Arial" w:eastAsia="Times New Roman" w:hAnsi="Arial" w:cs="Arial"/>
            <w:color w:val="666666"/>
            <w:sz w:val="21"/>
            <w:szCs w:val="21"/>
            <w:lang w:eastAsia="ru-RU"/>
          </w:rPr>
          <w:t>В первый раз в ВСХП-2016 предусмотрен сбор регистраторами сведений об объектах при помощи переносных планшетных компьютеров с системой GPS.</w:t>
        </w:r>
      </w:ins>
    </w:p>
    <w:p w:rsidR="00A0699E" w:rsidRPr="00A0699E" w:rsidRDefault="00A0699E" w:rsidP="00A0699E">
      <w:pPr>
        <w:spacing w:after="0" w:line="315" w:lineRule="atLeast"/>
        <w:textAlignment w:val="baseline"/>
        <w:rPr>
          <w:ins w:id="25" w:author="Unknown"/>
          <w:rFonts w:ascii="Arial" w:eastAsia="Times New Roman" w:hAnsi="Arial" w:cs="Arial"/>
          <w:color w:val="666666"/>
          <w:sz w:val="21"/>
          <w:szCs w:val="21"/>
          <w:lang w:eastAsia="ru-RU"/>
        </w:rPr>
      </w:pPr>
      <w:ins w:id="26" w:author="Unknown">
        <w:r w:rsidRPr="00A0699E">
          <w:rPr>
            <w:rFonts w:ascii="Arial" w:eastAsia="Times New Roman" w:hAnsi="Arial" w:cs="Arial"/>
            <w:color w:val="666666"/>
            <w:sz w:val="21"/>
            <w:szCs w:val="21"/>
            <w:lang w:eastAsia="ru-RU"/>
          </w:rPr>
          <w:t xml:space="preserve">Сбор сведений от сельхозпредприятий, фермеров и индивидуальных предпринимателей будет проводиться в электронной форме с помощью системы </w:t>
        </w:r>
        <w:proofErr w:type="spellStart"/>
        <w:r w:rsidRPr="00A0699E">
          <w:rPr>
            <w:rFonts w:ascii="Arial" w:eastAsia="Times New Roman" w:hAnsi="Arial" w:cs="Arial"/>
            <w:color w:val="666666"/>
            <w:sz w:val="21"/>
            <w:szCs w:val="21"/>
            <w:lang w:eastAsia="ru-RU"/>
          </w:rPr>
          <w:t>web</w:t>
        </w:r>
        <w:proofErr w:type="spellEnd"/>
        <w:r w:rsidRPr="00A0699E">
          <w:rPr>
            <w:rFonts w:ascii="Arial" w:eastAsia="Times New Roman" w:hAnsi="Arial" w:cs="Arial"/>
            <w:color w:val="666666"/>
            <w:sz w:val="21"/>
            <w:szCs w:val="21"/>
            <w:lang w:eastAsia="ru-RU"/>
          </w:rPr>
          <w:t>-сбора службы статистики или через специально обученных операторов связи.</w:t>
        </w:r>
      </w:ins>
    </w:p>
    <w:p w:rsidR="00A0699E" w:rsidRPr="00A0699E" w:rsidRDefault="00A0699E" w:rsidP="00A0699E">
      <w:pPr>
        <w:spacing w:after="0" w:line="315" w:lineRule="atLeast"/>
        <w:textAlignment w:val="baseline"/>
        <w:rPr>
          <w:ins w:id="27" w:author="Unknown"/>
          <w:rFonts w:ascii="Arial" w:eastAsia="Times New Roman" w:hAnsi="Arial" w:cs="Arial"/>
          <w:color w:val="666666"/>
          <w:sz w:val="21"/>
          <w:szCs w:val="21"/>
          <w:lang w:eastAsia="ru-RU"/>
        </w:rPr>
      </w:pPr>
      <w:ins w:id="28" w:author="Unknown">
        <w:r w:rsidRPr="00A0699E">
          <w:rPr>
            <w:rFonts w:ascii="Arial" w:eastAsia="Times New Roman" w:hAnsi="Arial" w:cs="Arial"/>
            <w:color w:val="666666"/>
            <w:sz w:val="21"/>
            <w:szCs w:val="21"/>
            <w:lang w:eastAsia="ru-RU"/>
          </w:rPr>
          <w:t>Применение новейших технологий позволит:</w:t>
        </w:r>
      </w:ins>
    </w:p>
    <w:p w:rsidR="00A0699E" w:rsidRPr="00A0699E" w:rsidRDefault="00A0699E" w:rsidP="00A0699E">
      <w:pPr>
        <w:numPr>
          <w:ilvl w:val="0"/>
          <w:numId w:val="7"/>
        </w:numPr>
        <w:spacing w:after="0" w:line="315" w:lineRule="atLeast"/>
        <w:ind w:left="0"/>
        <w:textAlignment w:val="baseline"/>
        <w:rPr>
          <w:ins w:id="29" w:author="Unknown"/>
          <w:rFonts w:ascii="Helvetica" w:eastAsia="Times New Roman" w:hAnsi="Helvetica" w:cs="Helvetica"/>
          <w:color w:val="666666"/>
          <w:sz w:val="21"/>
          <w:szCs w:val="21"/>
          <w:lang w:eastAsia="ru-RU"/>
        </w:rPr>
      </w:pPr>
      <w:ins w:id="30" w:author="Unknown">
        <w:r w:rsidRPr="00A0699E">
          <w:rPr>
            <w:rFonts w:ascii="Helvetica" w:eastAsia="Times New Roman" w:hAnsi="Helvetica" w:cs="Helvetica"/>
            <w:color w:val="666666"/>
            <w:sz w:val="21"/>
            <w:szCs w:val="21"/>
            <w:lang w:eastAsia="ru-RU"/>
          </w:rPr>
          <w:t>уменьшить время обработки информации;</w:t>
        </w:r>
      </w:ins>
    </w:p>
    <w:p w:rsidR="00A0699E" w:rsidRPr="00A0699E" w:rsidRDefault="00A0699E" w:rsidP="00A0699E">
      <w:pPr>
        <w:numPr>
          <w:ilvl w:val="0"/>
          <w:numId w:val="7"/>
        </w:numPr>
        <w:spacing w:after="0" w:line="315" w:lineRule="atLeast"/>
        <w:ind w:left="0"/>
        <w:textAlignment w:val="baseline"/>
        <w:rPr>
          <w:ins w:id="31" w:author="Unknown"/>
          <w:rFonts w:ascii="Helvetica" w:eastAsia="Times New Roman" w:hAnsi="Helvetica" w:cs="Helvetica"/>
          <w:color w:val="666666"/>
          <w:sz w:val="21"/>
          <w:szCs w:val="21"/>
          <w:lang w:eastAsia="ru-RU"/>
        </w:rPr>
      </w:pPr>
      <w:ins w:id="32" w:author="Unknown">
        <w:r w:rsidRPr="00A0699E">
          <w:rPr>
            <w:rFonts w:ascii="Helvetica" w:eastAsia="Times New Roman" w:hAnsi="Helvetica" w:cs="Helvetica"/>
            <w:color w:val="666666"/>
            <w:sz w:val="21"/>
            <w:szCs w:val="21"/>
            <w:lang w:eastAsia="ru-RU"/>
          </w:rPr>
          <w:t>получить более точные данные о месте и времени проведения анкетирования;</w:t>
        </w:r>
      </w:ins>
    </w:p>
    <w:p w:rsidR="00A0699E" w:rsidRPr="00A0699E" w:rsidRDefault="00A0699E" w:rsidP="00A0699E">
      <w:pPr>
        <w:numPr>
          <w:ilvl w:val="0"/>
          <w:numId w:val="7"/>
        </w:numPr>
        <w:spacing w:after="0" w:line="315" w:lineRule="atLeast"/>
        <w:ind w:left="0"/>
        <w:textAlignment w:val="baseline"/>
        <w:rPr>
          <w:ins w:id="33" w:author="Unknown"/>
          <w:rFonts w:ascii="Helvetica" w:eastAsia="Times New Roman" w:hAnsi="Helvetica" w:cs="Helvetica"/>
          <w:color w:val="666666"/>
          <w:sz w:val="21"/>
          <w:szCs w:val="21"/>
          <w:lang w:eastAsia="ru-RU"/>
        </w:rPr>
      </w:pPr>
      <w:ins w:id="34" w:author="Unknown">
        <w:r w:rsidRPr="00A0699E">
          <w:rPr>
            <w:rFonts w:ascii="Helvetica" w:eastAsia="Times New Roman" w:hAnsi="Helvetica" w:cs="Helvetica"/>
            <w:color w:val="666666"/>
            <w:sz w:val="21"/>
            <w:szCs w:val="21"/>
            <w:lang w:eastAsia="ru-RU"/>
          </w:rPr>
          <w:t>сократить численность переписного персонала до 80 тыс. человек (для сравнения – в 2006 году число переписчиков равнялось примерно 200 тыс. человек).</w:t>
        </w:r>
      </w:ins>
    </w:p>
    <w:p w:rsidR="00A0699E" w:rsidRPr="00A0699E" w:rsidRDefault="00A0699E" w:rsidP="00A0699E">
      <w:pPr>
        <w:spacing w:after="0" w:line="195" w:lineRule="atLeast"/>
        <w:textAlignment w:val="baseline"/>
        <w:outlineLvl w:val="1"/>
        <w:rPr>
          <w:ins w:id="35" w:author="Unknown"/>
          <w:rFonts w:ascii="Helvetica" w:eastAsia="Times New Roman" w:hAnsi="Helvetica" w:cs="Helvetica"/>
          <w:color w:val="181818"/>
          <w:sz w:val="39"/>
          <w:szCs w:val="39"/>
          <w:lang w:eastAsia="ru-RU"/>
        </w:rPr>
      </w:pPr>
      <w:ins w:id="36" w:author="Unknown">
        <w:r w:rsidRPr="00A0699E">
          <w:rPr>
            <w:rFonts w:ascii="Helvetica" w:eastAsia="Times New Roman" w:hAnsi="Helvetica" w:cs="Helvetica"/>
            <w:color w:val="181818"/>
            <w:sz w:val="39"/>
            <w:szCs w:val="39"/>
            <w:lang w:eastAsia="ru-RU"/>
          </w:rPr>
          <w:t>Оценка стоимости затрат</w:t>
        </w:r>
      </w:ins>
    </w:p>
    <w:p w:rsidR="00A0699E" w:rsidRPr="00A0699E" w:rsidRDefault="00A0699E" w:rsidP="00A0699E">
      <w:pPr>
        <w:spacing w:after="0" w:line="315" w:lineRule="atLeast"/>
        <w:textAlignment w:val="baseline"/>
        <w:rPr>
          <w:ins w:id="37" w:author="Unknown"/>
          <w:rFonts w:ascii="Arial" w:eastAsia="Times New Roman" w:hAnsi="Arial" w:cs="Arial"/>
          <w:color w:val="666666"/>
          <w:sz w:val="21"/>
          <w:szCs w:val="21"/>
          <w:lang w:eastAsia="ru-RU"/>
        </w:rPr>
      </w:pPr>
      <w:ins w:id="38" w:author="Unknown">
        <w:r w:rsidRPr="00A0699E">
          <w:rPr>
            <w:rFonts w:ascii="Arial" w:eastAsia="Times New Roman" w:hAnsi="Arial" w:cs="Arial"/>
            <w:color w:val="666666"/>
            <w:sz w:val="21"/>
            <w:szCs w:val="21"/>
            <w:lang w:eastAsia="ru-RU"/>
          </w:rPr>
          <w:t xml:space="preserve">По словам заместителя Федеральной службы Росстата Константина </w:t>
        </w:r>
        <w:proofErr w:type="spellStart"/>
        <w:r w:rsidRPr="00A0699E">
          <w:rPr>
            <w:rFonts w:ascii="Arial" w:eastAsia="Times New Roman" w:hAnsi="Arial" w:cs="Arial"/>
            <w:color w:val="666666"/>
            <w:sz w:val="21"/>
            <w:szCs w:val="21"/>
            <w:lang w:eastAsia="ru-RU"/>
          </w:rPr>
          <w:t>Лайкама</w:t>
        </w:r>
        <w:proofErr w:type="spellEnd"/>
        <w:r w:rsidRPr="00A0699E">
          <w:rPr>
            <w:rFonts w:ascii="Arial" w:eastAsia="Times New Roman" w:hAnsi="Arial" w:cs="Arial"/>
            <w:color w:val="666666"/>
            <w:sz w:val="21"/>
            <w:szCs w:val="21"/>
            <w:lang w:eastAsia="ru-RU"/>
          </w:rPr>
          <w:t>, сумма, необходимая на проведение такого крупномасштабного мероприятия, составляет 13 миллиардов рублей. 11 миллиардов планируется израсходовать на федеральном уровне, остальные средства уйдут субъектам РФ в качестве материальной помощи в проведении переписи.</w:t>
        </w:r>
      </w:ins>
    </w:p>
    <w:p w:rsidR="00A0699E" w:rsidRPr="00A0699E" w:rsidRDefault="00A0699E" w:rsidP="00A0699E">
      <w:pPr>
        <w:spacing w:after="0" w:line="315" w:lineRule="atLeast"/>
        <w:textAlignment w:val="baseline"/>
        <w:rPr>
          <w:ins w:id="39" w:author="Unknown"/>
          <w:rFonts w:ascii="Arial" w:eastAsia="Times New Roman" w:hAnsi="Arial" w:cs="Arial"/>
          <w:color w:val="666666"/>
          <w:sz w:val="21"/>
          <w:szCs w:val="21"/>
          <w:lang w:eastAsia="ru-RU"/>
        </w:rPr>
      </w:pPr>
      <w:ins w:id="40" w:author="Unknown">
        <w:r w:rsidRPr="00A0699E">
          <w:rPr>
            <w:rFonts w:ascii="Arial" w:eastAsia="Times New Roman" w:hAnsi="Arial" w:cs="Arial"/>
            <w:color w:val="666666"/>
            <w:sz w:val="21"/>
            <w:szCs w:val="21"/>
            <w:lang w:eastAsia="ru-RU"/>
          </w:rPr>
          <w:t>В основном сюда относятся расходы на проживание, питание, связь, транспортные издержки. Все затраты распланированы непосредственно до 2018 года, включают все этапы переписи, начиная от подготовки и заканчивая подведением итогов.</w:t>
        </w:r>
      </w:ins>
    </w:p>
    <w:p w:rsidR="00A0699E" w:rsidRPr="00A0699E" w:rsidRDefault="00A0699E" w:rsidP="00A0699E">
      <w:pPr>
        <w:spacing w:after="0" w:line="315" w:lineRule="atLeast"/>
        <w:textAlignment w:val="baseline"/>
        <w:rPr>
          <w:ins w:id="41" w:author="Unknown"/>
          <w:rFonts w:ascii="Arial" w:eastAsia="Times New Roman" w:hAnsi="Arial" w:cs="Arial"/>
          <w:color w:val="666666"/>
          <w:sz w:val="21"/>
          <w:szCs w:val="21"/>
          <w:lang w:eastAsia="ru-RU"/>
        </w:rPr>
      </w:pPr>
      <w:ins w:id="42" w:author="Unknown">
        <w:r w:rsidRPr="00A0699E">
          <w:rPr>
            <w:rFonts w:ascii="Arial" w:eastAsia="Times New Roman" w:hAnsi="Arial" w:cs="Arial"/>
            <w:color w:val="666666"/>
            <w:sz w:val="21"/>
            <w:szCs w:val="21"/>
            <w:lang w:eastAsia="ru-RU"/>
          </w:rPr>
          <w:t xml:space="preserve">Сведения, собранные в течение Всероссийской </w:t>
        </w:r>
        <w:proofErr w:type="spellStart"/>
        <w:r w:rsidRPr="00A0699E">
          <w:rPr>
            <w:rFonts w:ascii="Arial" w:eastAsia="Times New Roman" w:hAnsi="Arial" w:cs="Arial"/>
            <w:color w:val="666666"/>
            <w:sz w:val="21"/>
            <w:szCs w:val="21"/>
            <w:lang w:eastAsia="ru-RU"/>
          </w:rPr>
          <w:t>сельхозпереписи</w:t>
        </w:r>
        <w:proofErr w:type="spellEnd"/>
        <w:r w:rsidRPr="00A0699E">
          <w:rPr>
            <w:rFonts w:ascii="Arial" w:eastAsia="Times New Roman" w:hAnsi="Arial" w:cs="Arial"/>
            <w:color w:val="666666"/>
            <w:sz w:val="21"/>
            <w:szCs w:val="21"/>
            <w:lang w:eastAsia="ru-RU"/>
          </w:rPr>
          <w:t xml:space="preserve"> 2016 года, понадобятся для разработки и внедрения комплекса мер, способных вывести аграрный сектор нашей страны на конкурентоспособный уровень и обеспечить продовольственную безопасность. </w:t>
        </w:r>
        <w:proofErr w:type="spellStart"/>
        <w:r w:rsidRPr="00A0699E">
          <w:rPr>
            <w:rFonts w:ascii="Arial" w:eastAsia="Times New Roman" w:hAnsi="Arial" w:cs="Arial"/>
            <w:color w:val="666666"/>
            <w:sz w:val="21"/>
            <w:szCs w:val="21"/>
            <w:lang w:eastAsia="ru-RU"/>
          </w:rPr>
          <w:t>Сельхозперепись</w:t>
        </w:r>
        <w:proofErr w:type="spellEnd"/>
        <w:r w:rsidRPr="00A0699E">
          <w:rPr>
            <w:rFonts w:ascii="Arial" w:eastAsia="Times New Roman" w:hAnsi="Arial" w:cs="Arial"/>
            <w:color w:val="666666"/>
            <w:sz w:val="21"/>
            <w:szCs w:val="21"/>
            <w:lang w:eastAsia="ru-RU"/>
          </w:rPr>
          <w:t xml:space="preserve"> позволит привлечь внимание к проблемам аграриев, разработать результативный план изменения ситуации в сельскохозяйственной отрасли, даст толчок новому витку экономики страны в целом.</w:t>
        </w:r>
      </w:ins>
    </w:p>
    <w:p w:rsidR="00950532" w:rsidRDefault="00950532"/>
    <w:sectPr w:rsidR="00950532" w:rsidSect="00A0699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F7946"/>
    <w:multiLevelType w:val="multilevel"/>
    <w:tmpl w:val="905EC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875721"/>
    <w:multiLevelType w:val="multilevel"/>
    <w:tmpl w:val="B112B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1C6735"/>
    <w:multiLevelType w:val="multilevel"/>
    <w:tmpl w:val="776CC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D274EA"/>
    <w:multiLevelType w:val="multilevel"/>
    <w:tmpl w:val="18249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7867DCF"/>
    <w:multiLevelType w:val="multilevel"/>
    <w:tmpl w:val="A6741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5052D9"/>
    <w:multiLevelType w:val="multilevel"/>
    <w:tmpl w:val="12A0C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22E42AE"/>
    <w:multiLevelType w:val="multilevel"/>
    <w:tmpl w:val="AC246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24C"/>
    <w:rsid w:val="0024424C"/>
    <w:rsid w:val="00950532"/>
    <w:rsid w:val="00A0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6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69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6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69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1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12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27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7381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66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3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924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3</cp:revision>
  <dcterms:created xsi:type="dcterms:W3CDTF">2016-05-30T04:30:00Z</dcterms:created>
  <dcterms:modified xsi:type="dcterms:W3CDTF">2016-05-30T04:33:00Z</dcterms:modified>
</cp:coreProperties>
</file>